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6E" w:rsidRDefault="00670157" w:rsidP="00EA7A6E">
      <w:pPr>
        <w:jc w:val="center"/>
        <w:rPr>
          <w:rFonts w:ascii="Lucida Handwriting" w:hAnsi="Lucida Handwriting"/>
          <w:sz w:val="40"/>
          <w:szCs w:val="40"/>
        </w:rPr>
      </w:pPr>
      <w:r w:rsidRPr="004D01C2">
        <w:rPr>
          <w:rFonts w:ascii="Lucida Handwriting" w:hAnsi="Lucida Handwriting"/>
          <w:sz w:val="40"/>
          <w:szCs w:val="40"/>
        </w:rPr>
        <w:t xml:space="preserve"> </w:t>
      </w:r>
      <w:r w:rsidR="00EA7A6E" w:rsidRPr="004D01C2">
        <w:rPr>
          <w:rFonts w:ascii="Lucida Handwriting" w:hAnsi="Lucida Handwriting"/>
          <w:sz w:val="40"/>
          <w:szCs w:val="40"/>
        </w:rPr>
        <w:t>“A picture paints a thousand words.”</w:t>
      </w:r>
    </w:p>
    <w:p w:rsidR="0065484A" w:rsidRPr="0065484A" w:rsidRDefault="0065484A" w:rsidP="0065484A">
      <w:pPr>
        <w:spacing w:before="0"/>
        <w:jc w:val="center"/>
        <w:rPr>
          <w:rFonts w:ascii="Lucida Handwriting" w:hAnsi="Lucida Handwriting"/>
          <w:sz w:val="16"/>
          <w:szCs w:val="16"/>
        </w:rPr>
      </w:pPr>
    </w:p>
    <w:p w:rsidR="00EC317C" w:rsidRDefault="00E446C0" w:rsidP="00EC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As you know, </w:t>
      </w:r>
      <w:r w:rsidRPr="00B43A5E">
        <w:rPr>
          <w:color w:val="000000" w:themeColor="text1"/>
        </w:rPr>
        <w:t>you</w:t>
      </w:r>
      <w:r w:rsidR="008E310A">
        <w:t xml:space="preserve"> sometimes find it difficult to fully understand </w:t>
      </w:r>
      <w:r w:rsidR="00EC317C">
        <w:t xml:space="preserve">and explain </w:t>
      </w:r>
      <w:r w:rsidR="008E310A">
        <w:t xml:space="preserve">the important ideas/themes in a text. </w:t>
      </w:r>
      <w:r>
        <w:t xml:space="preserve">If </w:t>
      </w:r>
      <w:r w:rsidRPr="00B43A5E">
        <w:rPr>
          <w:color w:val="000000" w:themeColor="text1"/>
        </w:rPr>
        <w:t>you</w:t>
      </w:r>
      <w:r w:rsidR="00EC317C" w:rsidRPr="00E446C0">
        <w:rPr>
          <w:color w:val="FF0000"/>
        </w:rPr>
        <w:t xml:space="preserve"> </w:t>
      </w:r>
      <w:r w:rsidR="00EC317C">
        <w:t xml:space="preserve">saw those </w:t>
      </w:r>
      <w:r>
        <w:t xml:space="preserve">ideas represented visually, </w:t>
      </w:r>
      <w:r w:rsidRPr="00B43A5E">
        <w:rPr>
          <w:color w:val="000000" w:themeColor="text1"/>
        </w:rPr>
        <w:t>you</w:t>
      </w:r>
      <w:r w:rsidR="00EC317C">
        <w:t xml:space="preserve"> would probably understand them and be able to explain them better.</w:t>
      </w:r>
    </w:p>
    <w:p w:rsidR="00EC317C" w:rsidRDefault="008E310A" w:rsidP="00EC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both"/>
      </w:pPr>
      <w:r w:rsidRPr="00C27397">
        <w:t>You</w:t>
      </w:r>
      <w:r>
        <w:t>r</w:t>
      </w:r>
      <w:r w:rsidRPr="00C27397">
        <w:t xml:space="preserve"> </w:t>
      </w:r>
      <w:r>
        <w:t>task is</w:t>
      </w:r>
      <w:r w:rsidRPr="00C27397">
        <w:t xml:space="preserve"> to </w:t>
      </w:r>
      <w:r w:rsidR="0016328F">
        <w:t>develop and structure</w:t>
      </w:r>
      <w:r w:rsidRPr="00C27397">
        <w:t xml:space="preserve"> a</w:t>
      </w:r>
      <w:r w:rsidR="0086029A">
        <w:t>n</w:t>
      </w:r>
      <w:r w:rsidRPr="00C27397">
        <w:t xml:space="preserve"> </w:t>
      </w:r>
      <w:r w:rsidR="00EC317C">
        <w:t xml:space="preserve">A4 or A3 </w:t>
      </w:r>
      <w:r w:rsidR="0086029A">
        <w:t>visual text</w:t>
      </w:r>
      <w:r>
        <w:t xml:space="preserve"> (static image)</w:t>
      </w:r>
      <w:r w:rsidRPr="00C27397">
        <w:t xml:space="preserve"> to </w:t>
      </w:r>
      <w:r w:rsidR="00EC317C">
        <w:t>communicate</w:t>
      </w:r>
      <w:r>
        <w:t xml:space="preserve"> the important ideas/themes in </w:t>
      </w:r>
      <w:r w:rsidRPr="00C27397">
        <w:rPr>
          <w:u w:val="single"/>
        </w:rPr>
        <w:t>one</w:t>
      </w:r>
      <w:r w:rsidRPr="00C27397">
        <w:t xml:space="preserve"> </w:t>
      </w:r>
      <w:r w:rsidR="00EC317C">
        <w:t xml:space="preserve">visual </w:t>
      </w:r>
      <w:r>
        <w:t>text you have studied in class to help next year’s le</w:t>
      </w:r>
      <w:r w:rsidR="0086029A">
        <w:t>arners to understand it better using appropriate language features.</w:t>
      </w:r>
    </w:p>
    <w:p w:rsidR="00EC317C" w:rsidRDefault="008E310A" w:rsidP="00EC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C27397">
        <w:t xml:space="preserve">This </w:t>
      </w:r>
      <w:r>
        <w:t>static image</w:t>
      </w:r>
      <w:r w:rsidRPr="00C27397">
        <w:t xml:space="preserve"> must clearly communicate the important idea</w:t>
      </w:r>
      <w:r>
        <w:t>s</w:t>
      </w:r>
      <w:r w:rsidRPr="00C27397">
        <w:t>/theme</w:t>
      </w:r>
      <w:r>
        <w:t>s</w:t>
      </w:r>
      <w:r w:rsidRPr="00C27397">
        <w:t xml:space="preserve"> of your visual text. </w:t>
      </w:r>
      <w:r w:rsidR="00EC317C">
        <w:t xml:space="preserve"> You </w:t>
      </w:r>
      <w:r w:rsidR="0086029A">
        <w:t>must</w:t>
      </w:r>
      <w:r w:rsidR="00EC317C">
        <w:t xml:space="preserve"> use appropriate </w:t>
      </w:r>
      <w:r w:rsidR="0086029A">
        <w:t>visual and verbal language features</w:t>
      </w:r>
      <w:r w:rsidR="00EC317C">
        <w:t xml:space="preserve"> to represent these important ideas/themes.</w:t>
      </w:r>
    </w:p>
    <w:p w:rsidR="008E310A" w:rsidRDefault="008E310A" w:rsidP="00EC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C27397">
        <w:t>Before you be</w:t>
      </w:r>
      <w:r>
        <w:t xml:space="preserve">gin </w:t>
      </w:r>
      <w:r w:rsidRPr="00C27397">
        <w:t xml:space="preserve">you </w:t>
      </w:r>
      <w:r w:rsidRPr="00C27397">
        <w:rPr>
          <w:b/>
        </w:rPr>
        <w:t>MUST</w:t>
      </w:r>
      <w:r w:rsidRPr="00C27397">
        <w:t xml:space="preserve"> have completed </w:t>
      </w:r>
      <w:r>
        <w:t>the Image Speak 2 activities and a response</w:t>
      </w:r>
      <w:r w:rsidR="00EC317C">
        <w:t xml:space="preserve"> in your log</w:t>
      </w:r>
      <w:r>
        <w:t xml:space="preserve"> on your chosen text.</w:t>
      </w:r>
      <w:r w:rsidRPr="00C27397">
        <w:t xml:space="preserve"> </w:t>
      </w:r>
    </w:p>
    <w:p w:rsidR="00EC317C" w:rsidRPr="00EC317C" w:rsidRDefault="00EC317C" w:rsidP="00EC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u w:val="single"/>
        </w:rPr>
      </w:pPr>
      <w:r>
        <w:t xml:space="preserve">You will also complete a planning sheet and an evaluation sheet to help you to identify and explain in detail all the VISUAL and VERBAL techniques you have used. </w:t>
      </w:r>
      <w:r w:rsidRPr="00EC317C">
        <w:rPr>
          <w:u w:val="single"/>
        </w:rPr>
        <w:t>This is part of the assessment.</w:t>
      </w:r>
    </w:p>
    <w:p w:rsidR="0086029A" w:rsidRPr="00E446C0" w:rsidRDefault="006E7F29" w:rsidP="00EC3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FF0000"/>
        </w:rPr>
      </w:pPr>
      <w:r>
        <w:t xml:space="preserve">You have </w:t>
      </w:r>
      <w:r w:rsidR="008E310A">
        <w:t>viewed and studied several</w:t>
      </w:r>
      <w:r w:rsidR="00EA7A6E" w:rsidRPr="00C27397">
        <w:t xml:space="preserve"> New Zealand visual texts</w:t>
      </w:r>
      <w:r w:rsidR="008E310A">
        <w:t xml:space="preserve"> in class</w:t>
      </w:r>
      <w:r w:rsidR="00EA7A6E" w:rsidRPr="00C27397">
        <w:t xml:space="preserve"> including </w:t>
      </w:r>
      <w:r w:rsidR="008E310A">
        <w:t>“Utu”, “Ngati”,</w:t>
      </w:r>
      <w:r w:rsidR="00EA7A6E" w:rsidRPr="00C27397">
        <w:t xml:space="preserve"> </w:t>
      </w:r>
      <w:r w:rsidR="0087118F">
        <w:t xml:space="preserve">“The World’s Fastest Indian”, </w:t>
      </w:r>
      <w:r w:rsidR="00EA7A6E" w:rsidRPr="00C27397">
        <w:t>“</w:t>
      </w:r>
      <w:r w:rsidR="008E310A">
        <w:t>Watermark</w:t>
      </w:r>
      <w:r w:rsidR="00EA7A6E" w:rsidRPr="00C27397">
        <w:t>”</w:t>
      </w:r>
      <w:r w:rsidR="008E310A">
        <w:t>,</w:t>
      </w:r>
      <w:r w:rsidR="00EA7A6E" w:rsidRPr="00C27397">
        <w:t xml:space="preserve"> </w:t>
      </w:r>
      <w:r w:rsidR="008E310A">
        <w:t xml:space="preserve">“The Little Things” </w:t>
      </w:r>
      <w:r w:rsidR="00EA7A6E" w:rsidRPr="00C27397">
        <w:t>and “</w:t>
      </w:r>
      <w:r w:rsidR="008E310A">
        <w:t>Closer</w:t>
      </w:r>
      <w:r w:rsidR="00EC317C">
        <w:t>”.</w:t>
      </w:r>
      <w:r w:rsidR="00E446C0">
        <w:t xml:space="preserve"> </w:t>
      </w:r>
      <w:r w:rsidR="00E446C0" w:rsidRPr="00B43A5E">
        <w:rPr>
          <w:color w:val="000000" w:themeColor="text1"/>
        </w:rPr>
        <w:t>You must choose a visual text that you have studied in class in your static image</w:t>
      </w:r>
    </w:p>
    <w:p w:rsidR="00EA7A6E" w:rsidRPr="004A0BE5" w:rsidRDefault="00EA7A6E" w:rsidP="0065484A">
      <w:pPr>
        <w:spacing w:before="0"/>
        <w:rPr>
          <w:sz w:val="16"/>
          <w:szCs w:val="16"/>
        </w:rPr>
      </w:pPr>
    </w:p>
    <w:p w:rsidR="00EA7A6E" w:rsidRPr="004025EB" w:rsidRDefault="0086029A" w:rsidP="00EA7A6E">
      <w:r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5511800</wp:posOffset>
            </wp:positionH>
            <wp:positionV relativeFrom="paragraph">
              <wp:posOffset>139700</wp:posOffset>
            </wp:positionV>
            <wp:extent cx="1206500" cy="2194560"/>
            <wp:effectExtent l="19050" t="0" r="0" b="0"/>
            <wp:wrapNone/>
            <wp:docPr id="12" name="Picture 12" descr="u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ut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7A6E" w:rsidRPr="004025EB">
        <w:t>Pay special attention to your use of:</w:t>
      </w:r>
    </w:p>
    <w:p w:rsidR="00EA7A6E" w:rsidRPr="004025EB" w:rsidRDefault="00EA7A6E" w:rsidP="00EA7A6E">
      <w:pPr>
        <w:numPr>
          <w:ilvl w:val="0"/>
          <w:numId w:val="3"/>
        </w:numPr>
        <w:spacing w:before="0"/>
      </w:pPr>
      <w:r w:rsidRPr="004025EB">
        <w:rPr>
          <w:rFonts w:ascii="Jokerman" w:hAnsi="Jokerman"/>
          <w:color w:val="808080"/>
        </w:rPr>
        <w:t>Colour</w:t>
      </w:r>
      <w:r w:rsidRPr="004025EB">
        <w:t xml:space="preserve"> – symbolism, mood, impact</w:t>
      </w:r>
    </w:p>
    <w:p w:rsidR="00EA7A6E" w:rsidRPr="004025EB" w:rsidRDefault="00EA7A6E" w:rsidP="00EA7A6E">
      <w:pPr>
        <w:numPr>
          <w:ilvl w:val="0"/>
          <w:numId w:val="3"/>
        </w:numPr>
        <w:spacing w:before="0"/>
      </w:pPr>
      <w:r w:rsidRPr="004025EB">
        <w:rPr>
          <w:rFonts w:ascii="YoungStar" w:hAnsi="YoungStar"/>
          <w:color w:val="808080"/>
        </w:rPr>
        <w:t xml:space="preserve">Layout </w:t>
      </w:r>
      <w:r w:rsidRPr="004025EB">
        <w:t>– balance, proportion, space, framing, rule of thirds</w:t>
      </w:r>
    </w:p>
    <w:p w:rsidR="00EA7A6E" w:rsidRPr="004025EB" w:rsidRDefault="00EA7A6E" w:rsidP="00EA7A6E">
      <w:pPr>
        <w:numPr>
          <w:ilvl w:val="0"/>
          <w:numId w:val="3"/>
        </w:numPr>
        <w:spacing w:before="0"/>
      </w:pPr>
      <w:r w:rsidRPr="004025EB">
        <w:rPr>
          <w:rFonts w:ascii="Berlin Sans FB Demi" w:hAnsi="Berlin Sans FB Demi"/>
          <w:b/>
          <w:color w:val="808080"/>
        </w:rPr>
        <w:t>Shape</w:t>
      </w:r>
      <w:r w:rsidRPr="004025EB">
        <w:rPr>
          <w:color w:val="808080"/>
        </w:rPr>
        <w:t xml:space="preserve"> </w:t>
      </w:r>
      <w:r w:rsidRPr="004025EB">
        <w:t>– dominance, focus, how other elements or words fit around it</w:t>
      </w:r>
    </w:p>
    <w:p w:rsidR="00EA7A6E" w:rsidRPr="004025EB" w:rsidRDefault="00EA7A6E" w:rsidP="00EA7A6E">
      <w:pPr>
        <w:numPr>
          <w:ilvl w:val="0"/>
          <w:numId w:val="3"/>
        </w:numPr>
        <w:spacing w:before="0"/>
      </w:pPr>
      <w:r w:rsidRPr="00EC317C">
        <w:rPr>
          <w:rFonts w:ascii="Chiller" w:hAnsi="Chiller"/>
          <w:color w:val="808080"/>
          <w:sz w:val="28"/>
          <w:szCs w:val="28"/>
        </w:rPr>
        <w:t>Symbolism</w:t>
      </w:r>
      <w:r w:rsidRPr="004025EB">
        <w:t xml:space="preserve"> – symbols to represent ideas</w:t>
      </w:r>
    </w:p>
    <w:p w:rsidR="00EA7A6E" w:rsidRPr="004025EB" w:rsidRDefault="00EA7A6E" w:rsidP="00EA7A6E">
      <w:pPr>
        <w:numPr>
          <w:ilvl w:val="0"/>
          <w:numId w:val="3"/>
        </w:numPr>
        <w:spacing w:before="0"/>
      </w:pPr>
      <w:r w:rsidRPr="004025EB">
        <w:rPr>
          <w:rFonts w:ascii="Curlz MT" w:hAnsi="Curlz MT"/>
          <w:color w:val="808080"/>
        </w:rPr>
        <w:t>Font</w:t>
      </w:r>
      <w:r w:rsidRPr="004025EB">
        <w:rPr>
          <w:color w:val="808080"/>
        </w:rPr>
        <w:t xml:space="preserve"> </w:t>
      </w:r>
      <w:r w:rsidRPr="004025EB">
        <w:t>– upper/lower case, font, italics, bold, size</w:t>
      </w:r>
    </w:p>
    <w:p w:rsidR="00EA7A6E" w:rsidRPr="004025EB" w:rsidRDefault="00EA7A6E" w:rsidP="00EA7A6E">
      <w:pPr>
        <w:numPr>
          <w:ilvl w:val="0"/>
          <w:numId w:val="4"/>
        </w:numPr>
        <w:spacing w:before="0"/>
      </w:pPr>
      <w:r w:rsidRPr="004025EB">
        <w:rPr>
          <w:rFonts w:ascii="Copperplate Gothic Bold" w:hAnsi="Copperplate Gothic Bold"/>
          <w:color w:val="808080"/>
        </w:rPr>
        <w:t>Texture</w:t>
      </w:r>
      <w:r w:rsidRPr="004025EB">
        <w:rPr>
          <w:color w:val="999999"/>
        </w:rPr>
        <w:t xml:space="preserve"> </w:t>
      </w:r>
      <w:r w:rsidRPr="004025EB">
        <w:t xml:space="preserve">– </w:t>
      </w:r>
      <w:r w:rsidR="00EC317C">
        <w:t>choice of material</w:t>
      </w:r>
      <w:r w:rsidRPr="004025EB">
        <w:t>s, decoration (eg sand, tinfoil, fabric)</w:t>
      </w:r>
    </w:p>
    <w:p w:rsidR="00EA7A6E" w:rsidRPr="004025EB" w:rsidRDefault="006D2D88" w:rsidP="00EA7A6E">
      <w:pPr>
        <w:numPr>
          <w:ilvl w:val="0"/>
          <w:numId w:val="4"/>
        </w:numPr>
        <w:spacing w:before="0"/>
      </w:pPr>
      <w:r>
        <w:rPr>
          <w:rFonts w:ascii="Tahoma" w:hAnsi="Tahoma" w:cs="Tahoma"/>
          <w:color w:val="808080"/>
        </w:rPr>
        <w:t>Text (</w:t>
      </w:r>
      <w:r w:rsidR="00EA7A6E" w:rsidRPr="004025EB">
        <w:rPr>
          <w:rFonts w:ascii="Tahoma" w:hAnsi="Tahoma" w:cs="Tahoma"/>
          <w:color w:val="808080"/>
        </w:rPr>
        <w:t>“Quotation”</w:t>
      </w:r>
      <w:r>
        <w:rPr>
          <w:rFonts w:ascii="Tahoma" w:hAnsi="Tahoma" w:cs="Tahoma"/>
          <w:color w:val="808080"/>
        </w:rPr>
        <w:t>)</w:t>
      </w:r>
      <w:r w:rsidR="00EA7A6E" w:rsidRPr="004025EB">
        <w:rPr>
          <w:rFonts w:ascii="Copperplate Gothic Bold" w:hAnsi="Copperplate Gothic Bold"/>
          <w:color w:val="808080"/>
        </w:rPr>
        <w:t xml:space="preserve"> </w:t>
      </w:r>
      <w:r w:rsidR="00EA7A6E" w:rsidRPr="004025EB">
        <w:t>– words from the dialogue of the visual text</w:t>
      </w:r>
    </w:p>
    <w:p w:rsidR="00EA7A6E" w:rsidRPr="004A0BE5" w:rsidRDefault="00EA7A6E" w:rsidP="0065484A">
      <w:pPr>
        <w:spacing w:before="0"/>
        <w:rPr>
          <w:sz w:val="16"/>
          <w:szCs w:val="16"/>
        </w:rPr>
      </w:pPr>
    </w:p>
    <w:p w:rsidR="00F22D6F" w:rsidRDefault="0086029A" w:rsidP="00EA7A6E">
      <w:pPr>
        <w:rPr>
          <w:b/>
          <w:szCs w:val="24"/>
        </w:rPr>
      </w:pPr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4445</wp:posOffset>
            </wp:positionV>
            <wp:extent cx="850900" cy="1209675"/>
            <wp:effectExtent l="19050" t="0" r="635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4178300</wp:posOffset>
            </wp:positionH>
            <wp:positionV relativeFrom="paragraph">
              <wp:posOffset>4445</wp:posOffset>
            </wp:positionV>
            <wp:extent cx="848360" cy="1209675"/>
            <wp:effectExtent l="19050" t="0" r="889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36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2D6F" w:rsidRDefault="00F22D6F" w:rsidP="00EA7A6E">
      <w:pPr>
        <w:rPr>
          <w:b/>
          <w:szCs w:val="24"/>
        </w:rPr>
      </w:pPr>
    </w:p>
    <w:p w:rsidR="00F22D6F" w:rsidRDefault="00F22D6F" w:rsidP="00EA7A6E">
      <w:pPr>
        <w:rPr>
          <w:b/>
          <w:szCs w:val="24"/>
        </w:rPr>
      </w:pPr>
    </w:p>
    <w:p w:rsidR="00F22D6F" w:rsidRDefault="00F22D6F" w:rsidP="00EA7A6E">
      <w:pPr>
        <w:rPr>
          <w:b/>
          <w:szCs w:val="24"/>
        </w:rPr>
      </w:pPr>
    </w:p>
    <w:p w:rsidR="00EA7A6E" w:rsidRPr="0065484A" w:rsidRDefault="00EA7A6E" w:rsidP="00EA7A6E">
      <w:pPr>
        <w:rPr>
          <w:b/>
          <w:szCs w:val="24"/>
        </w:rPr>
      </w:pPr>
      <w:r w:rsidRPr="0065484A">
        <w:rPr>
          <w:b/>
          <w:szCs w:val="24"/>
        </w:rPr>
        <w:t>Assessment Criteria:</w:t>
      </w:r>
    </w:p>
    <w:p w:rsidR="007971F4" w:rsidRPr="00DF0702" w:rsidRDefault="007971F4" w:rsidP="00EA7A6E">
      <w:pPr>
        <w:rPr>
          <w:szCs w:val="24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7881"/>
      </w:tblGrid>
      <w:tr w:rsidR="00EA7A6E" w:rsidRPr="0093057A" w:rsidTr="0093057A">
        <w:tc>
          <w:tcPr>
            <w:tcW w:w="2520" w:type="dxa"/>
            <w:shd w:val="clear" w:color="auto" w:fill="D9D9D9"/>
          </w:tcPr>
          <w:p w:rsidR="00F22D6F" w:rsidRPr="0093057A" w:rsidRDefault="00EA7A6E" w:rsidP="0093057A">
            <w:pPr>
              <w:tabs>
                <w:tab w:val="left" w:pos="1418"/>
              </w:tabs>
              <w:rPr>
                <w:szCs w:val="24"/>
              </w:rPr>
            </w:pPr>
            <w:r w:rsidRPr="0093057A">
              <w:rPr>
                <w:szCs w:val="24"/>
              </w:rPr>
              <w:t xml:space="preserve">Achievement with Excellence </w:t>
            </w:r>
          </w:p>
          <w:p w:rsidR="00EA7A6E" w:rsidRPr="0093057A" w:rsidRDefault="00EA7A6E" w:rsidP="0093057A">
            <w:pPr>
              <w:tabs>
                <w:tab w:val="left" w:pos="1418"/>
              </w:tabs>
              <w:rPr>
                <w:szCs w:val="24"/>
              </w:rPr>
            </w:pPr>
            <w:r w:rsidRPr="0093057A">
              <w:rPr>
                <w:szCs w:val="24"/>
              </w:rPr>
              <w:t>(STATIC IMAGE)</w:t>
            </w:r>
          </w:p>
        </w:tc>
        <w:tc>
          <w:tcPr>
            <w:tcW w:w="7881" w:type="dxa"/>
            <w:shd w:val="clear" w:color="auto" w:fill="D9D9D9"/>
          </w:tcPr>
          <w:p w:rsidR="00EA7A6E" w:rsidRPr="0086029A" w:rsidRDefault="0086029A" w:rsidP="0093057A">
            <w:pPr>
              <w:numPr>
                <w:ilvl w:val="0"/>
                <w:numId w:val="5"/>
              </w:numPr>
              <w:tabs>
                <w:tab w:val="left" w:pos="1418"/>
              </w:tabs>
              <w:spacing w:before="0"/>
              <w:rPr>
                <w:sz w:val="20"/>
                <w:szCs w:val="22"/>
              </w:rPr>
            </w:pPr>
            <w:r w:rsidRPr="0086029A">
              <w:rPr>
                <w:sz w:val="22"/>
              </w:rPr>
              <w:t>Develop and structure ideas effectively in a visual text.</w:t>
            </w:r>
          </w:p>
          <w:p w:rsidR="0086029A" w:rsidRPr="0093057A" w:rsidRDefault="0086029A" w:rsidP="0093057A">
            <w:pPr>
              <w:numPr>
                <w:ilvl w:val="0"/>
                <w:numId w:val="5"/>
              </w:numPr>
              <w:tabs>
                <w:tab w:val="left" w:pos="1418"/>
              </w:tabs>
              <w:spacing w:before="0"/>
              <w:rPr>
                <w:sz w:val="22"/>
                <w:szCs w:val="22"/>
              </w:rPr>
            </w:pPr>
            <w:r w:rsidRPr="0086029A">
              <w:rPr>
                <w:sz w:val="22"/>
              </w:rPr>
              <w:t xml:space="preserve">Use language features appropriate to purpose and audience with control </w:t>
            </w:r>
            <w:r w:rsidRPr="0086029A">
              <w:rPr>
                <w:rFonts w:cs="Arial"/>
                <w:sz w:val="22"/>
              </w:rPr>
              <w:t>to command attention.</w:t>
            </w:r>
          </w:p>
        </w:tc>
      </w:tr>
      <w:tr w:rsidR="00EA7A6E" w:rsidRPr="0093057A" w:rsidTr="0093057A">
        <w:tc>
          <w:tcPr>
            <w:tcW w:w="2520" w:type="dxa"/>
            <w:tcBorders>
              <w:bottom w:val="single" w:sz="4" w:space="0" w:color="auto"/>
            </w:tcBorders>
          </w:tcPr>
          <w:p w:rsidR="00F22D6F" w:rsidRPr="0093057A" w:rsidRDefault="00EA7A6E" w:rsidP="0093057A">
            <w:pPr>
              <w:tabs>
                <w:tab w:val="left" w:pos="1418"/>
              </w:tabs>
              <w:rPr>
                <w:szCs w:val="24"/>
              </w:rPr>
            </w:pPr>
            <w:r w:rsidRPr="0093057A">
              <w:rPr>
                <w:szCs w:val="24"/>
              </w:rPr>
              <w:t xml:space="preserve">Achievement with Merit </w:t>
            </w:r>
          </w:p>
          <w:p w:rsidR="00EA7A6E" w:rsidRPr="0093057A" w:rsidRDefault="00EA7A6E" w:rsidP="0093057A">
            <w:pPr>
              <w:tabs>
                <w:tab w:val="left" w:pos="1418"/>
              </w:tabs>
              <w:rPr>
                <w:szCs w:val="24"/>
              </w:rPr>
            </w:pPr>
            <w:r w:rsidRPr="0093057A">
              <w:rPr>
                <w:szCs w:val="24"/>
              </w:rPr>
              <w:t>(STATIC IMAGE)</w:t>
            </w:r>
          </w:p>
        </w:tc>
        <w:tc>
          <w:tcPr>
            <w:tcW w:w="7881" w:type="dxa"/>
            <w:tcBorders>
              <w:bottom w:val="single" w:sz="4" w:space="0" w:color="auto"/>
            </w:tcBorders>
          </w:tcPr>
          <w:p w:rsidR="00EA7A6E" w:rsidRPr="0086029A" w:rsidRDefault="0086029A" w:rsidP="0093057A">
            <w:pPr>
              <w:numPr>
                <w:ilvl w:val="0"/>
                <w:numId w:val="5"/>
              </w:numPr>
              <w:tabs>
                <w:tab w:val="left" w:pos="1418"/>
              </w:tabs>
              <w:spacing w:before="0"/>
              <w:rPr>
                <w:sz w:val="20"/>
                <w:szCs w:val="22"/>
              </w:rPr>
            </w:pPr>
            <w:r w:rsidRPr="0086029A">
              <w:rPr>
                <w:sz w:val="22"/>
              </w:rPr>
              <w:t>Develop and structure ideas convincingly in a visual</w:t>
            </w:r>
            <w:r w:rsidRPr="0086029A">
              <w:rPr>
                <w:sz w:val="22"/>
                <w:lang w:val="en-GB"/>
              </w:rPr>
              <w:t xml:space="preserve"> </w:t>
            </w:r>
            <w:r w:rsidRPr="0086029A">
              <w:rPr>
                <w:sz w:val="22"/>
              </w:rPr>
              <w:t>text</w:t>
            </w:r>
          </w:p>
          <w:p w:rsidR="0086029A" w:rsidRPr="0093057A" w:rsidRDefault="0086029A" w:rsidP="0093057A">
            <w:pPr>
              <w:numPr>
                <w:ilvl w:val="0"/>
                <w:numId w:val="5"/>
              </w:numPr>
              <w:tabs>
                <w:tab w:val="left" w:pos="1418"/>
              </w:tabs>
              <w:spacing w:before="0"/>
              <w:rPr>
                <w:sz w:val="22"/>
                <w:szCs w:val="22"/>
              </w:rPr>
            </w:pPr>
            <w:r w:rsidRPr="0086029A">
              <w:rPr>
                <w:sz w:val="22"/>
              </w:rPr>
              <w:t>Use language features appropriate to purpose and audience with control.</w:t>
            </w:r>
          </w:p>
        </w:tc>
      </w:tr>
      <w:tr w:rsidR="00EA7A6E" w:rsidRPr="0093057A" w:rsidTr="0093057A">
        <w:tc>
          <w:tcPr>
            <w:tcW w:w="2520" w:type="dxa"/>
            <w:shd w:val="clear" w:color="auto" w:fill="E6E6E6"/>
          </w:tcPr>
          <w:p w:rsidR="00F22D6F" w:rsidRPr="0093057A" w:rsidRDefault="00EA7A6E" w:rsidP="0093057A">
            <w:pPr>
              <w:tabs>
                <w:tab w:val="left" w:pos="1418"/>
              </w:tabs>
              <w:rPr>
                <w:szCs w:val="24"/>
              </w:rPr>
            </w:pPr>
            <w:r w:rsidRPr="0093057A">
              <w:rPr>
                <w:szCs w:val="24"/>
              </w:rPr>
              <w:t xml:space="preserve">Achievement </w:t>
            </w:r>
          </w:p>
          <w:p w:rsidR="00EA7A6E" w:rsidRPr="0093057A" w:rsidRDefault="00EA7A6E" w:rsidP="0093057A">
            <w:pPr>
              <w:tabs>
                <w:tab w:val="left" w:pos="1418"/>
              </w:tabs>
              <w:rPr>
                <w:szCs w:val="24"/>
              </w:rPr>
            </w:pPr>
            <w:r w:rsidRPr="0093057A">
              <w:rPr>
                <w:szCs w:val="24"/>
              </w:rPr>
              <w:t>(STATIC IMAGE)</w:t>
            </w:r>
          </w:p>
        </w:tc>
        <w:tc>
          <w:tcPr>
            <w:tcW w:w="7881" w:type="dxa"/>
            <w:shd w:val="clear" w:color="auto" w:fill="E6E6E6"/>
          </w:tcPr>
          <w:p w:rsidR="00EA7A6E" w:rsidRPr="0086029A" w:rsidRDefault="0086029A" w:rsidP="0093057A">
            <w:pPr>
              <w:numPr>
                <w:ilvl w:val="0"/>
                <w:numId w:val="5"/>
              </w:numPr>
              <w:tabs>
                <w:tab w:val="left" w:pos="1418"/>
              </w:tabs>
              <w:spacing w:before="0"/>
              <w:rPr>
                <w:sz w:val="20"/>
                <w:szCs w:val="22"/>
              </w:rPr>
            </w:pPr>
            <w:r w:rsidRPr="0086029A">
              <w:rPr>
                <w:sz w:val="22"/>
              </w:rPr>
              <w:t>Develop and structure ideas in a visual text.</w:t>
            </w:r>
          </w:p>
          <w:p w:rsidR="0086029A" w:rsidRPr="0093057A" w:rsidRDefault="0086029A" w:rsidP="0093057A">
            <w:pPr>
              <w:numPr>
                <w:ilvl w:val="0"/>
                <w:numId w:val="5"/>
              </w:numPr>
              <w:tabs>
                <w:tab w:val="left" w:pos="1418"/>
              </w:tabs>
              <w:spacing w:before="0"/>
              <w:rPr>
                <w:sz w:val="22"/>
                <w:szCs w:val="22"/>
              </w:rPr>
            </w:pPr>
            <w:r w:rsidRPr="0086029A">
              <w:rPr>
                <w:sz w:val="22"/>
              </w:rPr>
              <w:t>Use language features appropriate to purpose and audience.</w:t>
            </w:r>
          </w:p>
        </w:tc>
      </w:tr>
    </w:tbl>
    <w:p w:rsidR="00C10FB3" w:rsidRDefault="00CB2A9A" w:rsidP="00C10FB3">
      <w:pPr>
        <w:pStyle w:val="AchievementStandardHeader"/>
        <w:rPr>
          <w:sz w:val="28"/>
        </w:rPr>
      </w:pPr>
      <w:r>
        <w:rPr>
          <w:rFonts w:cs="Arial"/>
        </w:rPr>
        <w:br w:type="page"/>
      </w:r>
      <w:r w:rsidR="00C10FB3">
        <w:rPr>
          <w:sz w:val="28"/>
        </w:rPr>
        <w:lastRenderedPageBreak/>
        <w:t>Achievement Standard</w:t>
      </w:r>
    </w:p>
    <w:tbl>
      <w:tblPr>
        <w:tblW w:w="10173" w:type="dxa"/>
        <w:tblLayout w:type="fixed"/>
        <w:tblLook w:val="0000"/>
      </w:tblPr>
      <w:tblGrid>
        <w:gridCol w:w="1351"/>
        <w:gridCol w:w="1277"/>
        <w:gridCol w:w="1320"/>
        <w:gridCol w:w="980"/>
        <w:gridCol w:w="1390"/>
        <w:gridCol w:w="1530"/>
        <w:gridCol w:w="450"/>
        <w:gridCol w:w="1875"/>
      </w:tblGrid>
      <w:tr w:rsidR="00C10FB3" w:rsidTr="006D213B">
        <w:tc>
          <w:tcPr>
            <w:tcW w:w="2628" w:type="dxa"/>
            <w:gridSpan w:val="2"/>
          </w:tcPr>
          <w:p w:rsidR="00C10FB3" w:rsidRDefault="00C10FB3" w:rsidP="006D213B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Subject Reference</w:t>
            </w:r>
          </w:p>
        </w:tc>
        <w:tc>
          <w:tcPr>
            <w:tcW w:w="7545" w:type="dxa"/>
            <w:gridSpan w:val="6"/>
            <w:vAlign w:val="center"/>
          </w:tcPr>
          <w:p w:rsidR="00C10FB3" w:rsidRDefault="00C10FB3" w:rsidP="00221AE5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English </w:t>
            </w:r>
            <w:r w:rsidR="00221AE5">
              <w:rPr>
                <w:lang w:val="en-GB"/>
              </w:rPr>
              <w:t>1.7</w:t>
            </w:r>
          </w:p>
        </w:tc>
      </w:tr>
      <w:tr w:rsidR="00C10FB3" w:rsidTr="006D213B">
        <w:tc>
          <w:tcPr>
            <w:tcW w:w="2628" w:type="dxa"/>
            <w:gridSpan w:val="2"/>
          </w:tcPr>
          <w:p w:rsidR="00C10FB3" w:rsidRDefault="00C10FB3" w:rsidP="006D213B">
            <w:pPr>
              <w:spacing w:after="120"/>
              <w:rPr>
                <w:lang w:val="en-GB"/>
              </w:rPr>
            </w:pPr>
            <w:r>
              <w:rPr>
                <w:b/>
                <w:lang w:val="en-GB"/>
              </w:rPr>
              <w:t>Title</w:t>
            </w:r>
          </w:p>
        </w:tc>
        <w:tc>
          <w:tcPr>
            <w:tcW w:w="7545" w:type="dxa"/>
            <w:gridSpan w:val="6"/>
            <w:vAlign w:val="center"/>
          </w:tcPr>
          <w:p w:rsidR="00C10FB3" w:rsidRDefault="00221AE5" w:rsidP="006D213B">
            <w:pPr>
              <w:numPr>
                <w:ins w:id="0" w:author="haighst" w:date="2005-03-17T15:57:00Z"/>
              </w:numPr>
              <w:spacing w:after="120"/>
              <w:rPr>
                <w:lang w:val="en-GB"/>
              </w:rPr>
            </w:pPr>
            <w:r>
              <w:rPr>
                <w:lang w:val="en-GB"/>
              </w:rPr>
              <w:t>Create a Visual Text</w:t>
            </w:r>
          </w:p>
        </w:tc>
      </w:tr>
      <w:tr w:rsidR="00C10FB3" w:rsidTr="006D213B">
        <w:tc>
          <w:tcPr>
            <w:tcW w:w="1351" w:type="dxa"/>
          </w:tcPr>
          <w:p w:rsidR="00C10FB3" w:rsidRDefault="00C10FB3" w:rsidP="006D213B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Level</w:t>
            </w:r>
          </w:p>
        </w:tc>
        <w:tc>
          <w:tcPr>
            <w:tcW w:w="1277" w:type="dxa"/>
            <w:vAlign w:val="center"/>
          </w:tcPr>
          <w:p w:rsidR="00C10FB3" w:rsidRDefault="00C10FB3" w:rsidP="006D213B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320" w:type="dxa"/>
          </w:tcPr>
          <w:p w:rsidR="00C10FB3" w:rsidRDefault="00C10FB3" w:rsidP="006D213B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Credits</w:t>
            </w:r>
          </w:p>
        </w:tc>
        <w:tc>
          <w:tcPr>
            <w:tcW w:w="2370" w:type="dxa"/>
            <w:gridSpan w:val="2"/>
            <w:vAlign w:val="center"/>
          </w:tcPr>
          <w:p w:rsidR="00C10FB3" w:rsidRDefault="00C10FB3" w:rsidP="006D213B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980" w:type="dxa"/>
            <w:gridSpan w:val="2"/>
          </w:tcPr>
          <w:p w:rsidR="00C10FB3" w:rsidRDefault="00C10FB3" w:rsidP="006D213B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Assessment</w:t>
            </w:r>
          </w:p>
        </w:tc>
        <w:tc>
          <w:tcPr>
            <w:tcW w:w="1875" w:type="dxa"/>
            <w:vAlign w:val="center"/>
          </w:tcPr>
          <w:p w:rsidR="00C10FB3" w:rsidRDefault="00C10FB3" w:rsidP="006D213B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Internal</w:t>
            </w:r>
          </w:p>
        </w:tc>
      </w:tr>
      <w:tr w:rsidR="00C10FB3" w:rsidTr="006D213B">
        <w:tc>
          <w:tcPr>
            <w:tcW w:w="1351" w:type="dxa"/>
          </w:tcPr>
          <w:p w:rsidR="00C10FB3" w:rsidRDefault="00C10FB3" w:rsidP="006D213B">
            <w:pPr>
              <w:spacing w:after="120"/>
              <w:rPr>
                <w:lang w:val="en-GB"/>
              </w:rPr>
            </w:pPr>
            <w:r>
              <w:rPr>
                <w:b/>
                <w:lang w:val="en-GB"/>
              </w:rPr>
              <w:t>Subfield</w:t>
            </w:r>
          </w:p>
        </w:tc>
        <w:tc>
          <w:tcPr>
            <w:tcW w:w="8822" w:type="dxa"/>
            <w:gridSpan w:val="7"/>
            <w:vAlign w:val="center"/>
          </w:tcPr>
          <w:p w:rsidR="00C10FB3" w:rsidRDefault="00C10FB3" w:rsidP="006D213B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</w:tr>
      <w:tr w:rsidR="00C10FB3" w:rsidTr="006D213B">
        <w:tc>
          <w:tcPr>
            <w:tcW w:w="1351" w:type="dxa"/>
          </w:tcPr>
          <w:p w:rsidR="00C10FB3" w:rsidRDefault="00C10FB3" w:rsidP="006D213B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Domain</w:t>
            </w:r>
          </w:p>
        </w:tc>
        <w:tc>
          <w:tcPr>
            <w:tcW w:w="8822" w:type="dxa"/>
            <w:gridSpan w:val="7"/>
            <w:vAlign w:val="center"/>
          </w:tcPr>
          <w:p w:rsidR="00C10FB3" w:rsidRDefault="00C10FB3" w:rsidP="006D213B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English Visual Language</w:t>
            </w:r>
          </w:p>
        </w:tc>
      </w:tr>
      <w:tr w:rsidR="00C10FB3" w:rsidTr="006D213B">
        <w:tc>
          <w:tcPr>
            <w:tcW w:w="2628" w:type="dxa"/>
            <w:gridSpan w:val="2"/>
          </w:tcPr>
          <w:p w:rsidR="00C10FB3" w:rsidRDefault="00C10FB3" w:rsidP="006D213B">
            <w:pPr>
              <w:spacing w:after="120"/>
              <w:rPr>
                <w:lang w:val="en-GB"/>
              </w:rPr>
            </w:pPr>
            <w:r>
              <w:rPr>
                <w:b/>
                <w:lang w:val="en-GB"/>
              </w:rPr>
              <w:t>Status</w:t>
            </w:r>
          </w:p>
        </w:tc>
        <w:tc>
          <w:tcPr>
            <w:tcW w:w="2300" w:type="dxa"/>
            <w:gridSpan w:val="2"/>
            <w:vAlign w:val="center"/>
          </w:tcPr>
          <w:p w:rsidR="00C10FB3" w:rsidRDefault="00221AE5" w:rsidP="006D213B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Draft</w:t>
            </w:r>
          </w:p>
        </w:tc>
        <w:tc>
          <w:tcPr>
            <w:tcW w:w="2920" w:type="dxa"/>
            <w:gridSpan w:val="2"/>
          </w:tcPr>
          <w:p w:rsidR="00C10FB3" w:rsidRDefault="00C10FB3" w:rsidP="006D213B">
            <w:pPr>
              <w:spacing w:after="12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Status date</w:t>
            </w:r>
          </w:p>
        </w:tc>
        <w:tc>
          <w:tcPr>
            <w:tcW w:w="2325" w:type="dxa"/>
            <w:gridSpan w:val="2"/>
          </w:tcPr>
          <w:p w:rsidR="00C10FB3" w:rsidRDefault="00C10FB3" w:rsidP="006D213B">
            <w:pPr>
              <w:spacing w:after="120"/>
              <w:rPr>
                <w:lang w:val="en-GB"/>
              </w:rPr>
            </w:pPr>
          </w:p>
        </w:tc>
      </w:tr>
      <w:tr w:rsidR="00C10FB3" w:rsidTr="006D213B">
        <w:tc>
          <w:tcPr>
            <w:tcW w:w="2628" w:type="dxa"/>
            <w:gridSpan w:val="2"/>
          </w:tcPr>
          <w:p w:rsidR="00C10FB3" w:rsidRDefault="00C10FB3" w:rsidP="006D213B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Planned review date</w:t>
            </w:r>
          </w:p>
        </w:tc>
        <w:tc>
          <w:tcPr>
            <w:tcW w:w="2300" w:type="dxa"/>
            <w:gridSpan w:val="2"/>
          </w:tcPr>
          <w:p w:rsidR="00C10FB3" w:rsidRDefault="00C10FB3" w:rsidP="006D213B">
            <w:pPr>
              <w:spacing w:after="120"/>
              <w:rPr>
                <w:lang w:val="en-GB"/>
              </w:rPr>
            </w:pPr>
          </w:p>
        </w:tc>
        <w:tc>
          <w:tcPr>
            <w:tcW w:w="2920" w:type="dxa"/>
            <w:gridSpan w:val="2"/>
          </w:tcPr>
          <w:p w:rsidR="00C10FB3" w:rsidRDefault="00C10FB3" w:rsidP="006D213B">
            <w:pPr>
              <w:spacing w:after="120"/>
              <w:rPr>
                <w:lang w:val="en-GB"/>
              </w:rPr>
            </w:pPr>
            <w:r>
              <w:rPr>
                <w:b/>
                <w:lang w:val="en-GB"/>
              </w:rPr>
              <w:t>Date version published</w:t>
            </w:r>
          </w:p>
        </w:tc>
        <w:tc>
          <w:tcPr>
            <w:tcW w:w="2325" w:type="dxa"/>
            <w:gridSpan w:val="2"/>
          </w:tcPr>
          <w:p w:rsidR="00C10FB3" w:rsidRDefault="00C10FB3" w:rsidP="006D213B">
            <w:pPr>
              <w:spacing w:after="120"/>
              <w:rPr>
                <w:lang w:val="en-GB"/>
              </w:rPr>
            </w:pPr>
          </w:p>
        </w:tc>
      </w:tr>
    </w:tbl>
    <w:p w:rsidR="00C10FB3" w:rsidRDefault="00C10FB3" w:rsidP="00C10FB3">
      <w:pPr>
        <w:spacing w:before="0"/>
        <w:rPr>
          <w:rFonts w:cs="Arial"/>
          <w:lang w:val="en-GB"/>
        </w:rPr>
      </w:pPr>
    </w:p>
    <w:p w:rsidR="00221AE5" w:rsidRDefault="00221AE5" w:rsidP="00221AE5">
      <w:pPr>
        <w:spacing w:before="0"/>
        <w:rPr>
          <w:lang w:val="en-GB"/>
        </w:rPr>
      </w:pPr>
      <w:r w:rsidRPr="00086ACD">
        <w:t xml:space="preserve">This achievement standard requires developing and </w:t>
      </w:r>
      <w:r>
        <w:t xml:space="preserve">structuring ideas in </w:t>
      </w:r>
      <w:r w:rsidRPr="00086ACD">
        <w:t xml:space="preserve">a </w:t>
      </w:r>
      <w:r w:rsidRPr="00086ACD">
        <w:rPr>
          <w:lang w:val="en-GB"/>
        </w:rPr>
        <w:t>visual</w:t>
      </w:r>
      <w:r>
        <w:rPr>
          <w:lang w:val="en-GB"/>
        </w:rPr>
        <w:t xml:space="preserve"> t</w:t>
      </w:r>
      <w:r w:rsidRPr="00086ACD">
        <w:rPr>
          <w:lang w:val="en-GB"/>
        </w:rPr>
        <w:t>ext</w:t>
      </w:r>
      <w:r>
        <w:t xml:space="preserve"> using language features appropriate to audience and purpose.</w:t>
      </w:r>
    </w:p>
    <w:p w:rsidR="00C10FB3" w:rsidRDefault="00C10FB3" w:rsidP="00C10FB3">
      <w:pPr>
        <w:spacing w:before="0"/>
        <w:rPr>
          <w:rFonts w:cs="Arial"/>
          <w:lang w:val="en-GB"/>
        </w:rPr>
      </w:pPr>
    </w:p>
    <w:p w:rsidR="00C10FB3" w:rsidRDefault="00C10FB3" w:rsidP="00C10FB3">
      <w:pPr>
        <w:keepNext/>
        <w:spacing w:before="0"/>
        <w:rPr>
          <w:rFonts w:cs="Arial"/>
          <w:b/>
          <w:lang w:val="en-GB"/>
        </w:rPr>
      </w:pPr>
      <w:r>
        <w:rPr>
          <w:rFonts w:cs="Arial"/>
          <w:b/>
          <w:lang w:val="en-GB"/>
        </w:rPr>
        <w:t>Achievement Criteria</w:t>
      </w:r>
    </w:p>
    <w:p w:rsidR="00C10FB3" w:rsidRDefault="00C10FB3" w:rsidP="00C10FB3">
      <w:pPr>
        <w:keepNext/>
        <w:spacing w:before="0"/>
        <w:rPr>
          <w:rFonts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91"/>
        <w:gridCol w:w="3391"/>
        <w:gridCol w:w="3391"/>
      </w:tblGrid>
      <w:tr w:rsidR="00C10FB3" w:rsidTr="006D213B">
        <w:trPr>
          <w:cantSplit/>
          <w:tblHeader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B3" w:rsidRDefault="00C10FB3" w:rsidP="006D213B">
            <w:pPr>
              <w:keepNext/>
              <w:spacing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Achievement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B3" w:rsidRDefault="00C10FB3" w:rsidP="006D213B">
            <w:pPr>
              <w:keepNext/>
              <w:spacing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Achievement with Merit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B3" w:rsidRDefault="00C10FB3" w:rsidP="006D213B">
            <w:pPr>
              <w:keepNext/>
              <w:spacing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Achievement with Excellence</w:t>
            </w:r>
          </w:p>
        </w:tc>
      </w:tr>
      <w:tr w:rsidR="00221AE5" w:rsidTr="006D213B">
        <w:trPr>
          <w:cantSplit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1AE5" w:rsidRPr="00FF6E1C" w:rsidRDefault="00221AE5" w:rsidP="00221AE5">
            <w:pPr>
              <w:numPr>
                <w:ilvl w:val="0"/>
                <w:numId w:val="6"/>
              </w:numPr>
              <w:tabs>
                <w:tab w:val="left" w:pos="284"/>
              </w:tabs>
              <w:spacing w:after="120"/>
              <w:rPr>
                <w:rFonts w:cs="Arial"/>
                <w:lang w:val="en-GB"/>
              </w:rPr>
            </w:pPr>
            <w:r w:rsidRPr="00FF6E1C">
              <w:t xml:space="preserve">Develop and structure ideas in a visual </w:t>
            </w:r>
            <w:r>
              <w:t>text.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1AE5" w:rsidRDefault="00221AE5" w:rsidP="00221AE5">
            <w:pPr>
              <w:numPr>
                <w:ilvl w:val="0"/>
                <w:numId w:val="6"/>
              </w:numPr>
              <w:tabs>
                <w:tab w:val="left" w:pos="284"/>
              </w:tabs>
              <w:spacing w:after="120"/>
              <w:rPr>
                <w:rFonts w:cs="Arial"/>
                <w:lang w:val="en-GB"/>
              </w:rPr>
            </w:pPr>
            <w:r w:rsidRPr="00FF6E1C">
              <w:t xml:space="preserve">Develop and structure ideas convincingly in a </w:t>
            </w:r>
            <w:r>
              <w:t>visual</w:t>
            </w:r>
            <w:r>
              <w:rPr>
                <w:lang w:val="en-GB"/>
              </w:rPr>
              <w:t xml:space="preserve"> </w:t>
            </w:r>
            <w:r w:rsidRPr="00FF6E1C">
              <w:t>text.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1AE5" w:rsidRDefault="00221AE5" w:rsidP="00221AE5">
            <w:pPr>
              <w:numPr>
                <w:ilvl w:val="0"/>
                <w:numId w:val="6"/>
              </w:numPr>
              <w:tabs>
                <w:tab w:val="left" w:pos="284"/>
              </w:tabs>
              <w:spacing w:after="120"/>
              <w:rPr>
                <w:rFonts w:cs="Arial"/>
                <w:lang w:val="en-GB"/>
              </w:rPr>
            </w:pPr>
            <w:r w:rsidRPr="00FF6E1C">
              <w:t>Develop and structure ideas effectively in a visual text.</w:t>
            </w:r>
          </w:p>
        </w:tc>
      </w:tr>
      <w:tr w:rsidR="00221AE5" w:rsidTr="006D213B">
        <w:trPr>
          <w:cantSplit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1AE5" w:rsidRPr="00FF6E1C" w:rsidRDefault="00221AE5" w:rsidP="00221AE5">
            <w:pPr>
              <w:numPr>
                <w:ilvl w:val="0"/>
                <w:numId w:val="6"/>
              </w:numPr>
              <w:tabs>
                <w:tab w:val="left" w:pos="284"/>
              </w:tabs>
              <w:spacing w:after="120"/>
              <w:rPr>
                <w:rFonts w:cs="Arial"/>
              </w:rPr>
            </w:pPr>
            <w:r w:rsidRPr="00FF6E1C">
              <w:t>Use language features appropriate to purpose and audience.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1AE5" w:rsidRDefault="00221AE5" w:rsidP="00221AE5">
            <w:pPr>
              <w:numPr>
                <w:ilvl w:val="0"/>
                <w:numId w:val="6"/>
              </w:numPr>
              <w:tabs>
                <w:tab w:val="left" w:pos="284"/>
              </w:tabs>
              <w:spacing w:after="120"/>
              <w:rPr>
                <w:rFonts w:cs="Arial"/>
              </w:rPr>
            </w:pPr>
            <w:r w:rsidRPr="00FF6E1C">
              <w:t>Use language features appropriate to purpose and audience with control.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1AE5" w:rsidRDefault="00221AE5" w:rsidP="00221AE5">
            <w:pPr>
              <w:numPr>
                <w:ilvl w:val="0"/>
                <w:numId w:val="6"/>
              </w:numPr>
              <w:tabs>
                <w:tab w:val="left" w:pos="284"/>
              </w:tabs>
              <w:spacing w:after="120"/>
              <w:rPr>
                <w:rFonts w:cs="Arial"/>
              </w:rPr>
            </w:pPr>
            <w:r w:rsidRPr="00FF6E1C">
              <w:t xml:space="preserve">Use language features appropriate to purpose and audience with control </w:t>
            </w:r>
            <w:r>
              <w:rPr>
                <w:rFonts w:cs="Arial"/>
              </w:rPr>
              <w:t>to command attention.</w:t>
            </w:r>
          </w:p>
        </w:tc>
      </w:tr>
      <w:tr w:rsidR="00221AE5" w:rsidTr="006D213B">
        <w:trPr>
          <w:cantSplit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E5" w:rsidRPr="00FF6E1C" w:rsidRDefault="00221AE5" w:rsidP="00221AE5">
            <w:pPr>
              <w:tabs>
                <w:tab w:val="left" w:pos="284"/>
              </w:tabs>
              <w:spacing w:after="120"/>
              <w:rPr>
                <w:rFonts w:cs="Arial"/>
                <w:lang w:val="en-GB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AE5" w:rsidRDefault="00221AE5" w:rsidP="00221AE5">
            <w:pPr>
              <w:tabs>
                <w:tab w:val="left" w:pos="284"/>
              </w:tabs>
              <w:spacing w:after="120"/>
              <w:rPr>
                <w:rFonts w:cs="Arial"/>
                <w:lang w:val="en-GB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AE5" w:rsidRDefault="00221AE5" w:rsidP="00221AE5">
            <w:pPr>
              <w:tabs>
                <w:tab w:val="left" w:pos="284"/>
              </w:tabs>
              <w:spacing w:after="120"/>
              <w:rPr>
                <w:rFonts w:cs="Arial"/>
                <w:lang w:val="en-GB"/>
              </w:rPr>
            </w:pPr>
          </w:p>
        </w:tc>
      </w:tr>
    </w:tbl>
    <w:p w:rsidR="00EA75F2" w:rsidRPr="0017642A" w:rsidRDefault="00EA75F2" w:rsidP="00C10FB3">
      <w:pPr>
        <w:pStyle w:val="Title"/>
        <w:rPr>
          <w:rFonts w:ascii="Comic Sans MS" w:hAnsi="Comic Sans MS"/>
          <w:szCs w:val="28"/>
        </w:rPr>
      </w:pPr>
      <w:r w:rsidRPr="0017642A">
        <w:rPr>
          <w:rFonts w:ascii="Comic Sans MS" w:hAnsi="Comic Sans MS"/>
          <w:b w:val="0"/>
          <w:i/>
          <w:szCs w:val="28"/>
        </w:rPr>
        <w:t>Official</w:t>
      </w:r>
      <w:r w:rsidRPr="0017642A">
        <w:rPr>
          <w:rFonts w:ascii="Comic Sans MS" w:hAnsi="Comic Sans MS"/>
          <w:szCs w:val="28"/>
        </w:rPr>
        <w:tab/>
      </w:r>
      <w:r w:rsidRPr="0017642A">
        <w:rPr>
          <w:rFonts w:ascii="Comic Sans MS" w:hAnsi="Comic Sans MS"/>
          <w:szCs w:val="28"/>
        </w:rPr>
        <w:tab/>
        <w:t>LEVEL OF ACHIEVEMENT (circle one)</w:t>
      </w:r>
      <w:r w:rsidRPr="0017642A">
        <w:rPr>
          <w:rFonts w:ascii="Comic Sans MS" w:hAnsi="Comic Sans MS"/>
          <w:szCs w:val="28"/>
        </w:rPr>
        <w:tab/>
      </w:r>
    </w:p>
    <w:p w:rsidR="00EA75F2" w:rsidRPr="0017642A" w:rsidRDefault="00EA75F2" w:rsidP="00CA23E5">
      <w:pPr>
        <w:shd w:val="clear" w:color="auto" w:fill="D9D9D9"/>
        <w:ind w:firstLine="1440"/>
        <w:rPr>
          <w:rFonts w:ascii="Comic Sans MS" w:hAnsi="Comic Sans MS"/>
          <w:sz w:val="40"/>
          <w:szCs w:val="40"/>
        </w:rPr>
      </w:pPr>
      <w:r w:rsidRPr="0017642A">
        <w:rPr>
          <w:rFonts w:ascii="Comic Sans MS" w:hAnsi="Comic Sans MS"/>
          <w:sz w:val="40"/>
          <w:szCs w:val="40"/>
        </w:rPr>
        <w:t>N</w:t>
      </w:r>
      <w:r w:rsidRPr="0017642A">
        <w:rPr>
          <w:rFonts w:ascii="Comic Sans MS" w:hAnsi="Comic Sans MS"/>
          <w:sz w:val="40"/>
          <w:szCs w:val="40"/>
        </w:rPr>
        <w:tab/>
      </w:r>
      <w:r w:rsidRPr="0017642A">
        <w:rPr>
          <w:rFonts w:ascii="Comic Sans MS" w:hAnsi="Comic Sans MS"/>
          <w:sz w:val="40"/>
          <w:szCs w:val="40"/>
        </w:rPr>
        <w:tab/>
      </w:r>
      <w:r w:rsidRPr="0017642A">
        <w:rPr>
          <w:rFonts w:ascii="Comic Sans MS" w:hAnsi="Comic Sans MS"/>
          <w:sz w:val="40"/>
          <w:szCs w:val="40"/>
        </w:rPr>
        <w:tab/>
        <w:t>A</w:t>
      </w:r>
      <w:r w:rsidRPr="0017642A">
        <w:rPr>
          <w:rFonts w:ascii="Comic Sans MS" w:hAnsi="Comic Sans MS"/>
          <w:sz w:val="40"/>
          <w:szCs w:val="40"/>
        </w:rPr>
        <w:tab/>
      </w:r>
      <w:r w:rsidRPr="0017642A">
        <w:rPr>
          <w:rFonts w:ascii="Comic Sans MS" w:hAnsi="Comic Sans MS"/>
          <w:sz w:val="40"/>
          <w:szCs w:val="40"/>
        </w:rPr>
        <w:tab/>
      </w:r>
      <w:r w:rsidRPr="0017642A">
        <w:rPr>
          <w:rFonts w:ascii="Comic Sans MS" w:hAnsi="Comic Sans MS"/>
          <w:sz w:val="40"/>
          <w:szCs w:val="40"/>
        </w:rPr>
        <w:tab/>
        <w:t>M</w:t>
      </w:r>
      <w:r w:rsidRPr="0017642A">
        <w:rPr>
          <w:rFonts w:ascii="Comic Sans MS" w:hAnsi="Comic Sans MS"/>
          <w:sz w:val="40"/>
          <w:szCs w:val="40"/>
        </w:rPr>
        <w:tab/>
      </w:r>
      <w:r w:rsidRPr="0017642A">
        <w:rPr>
          <w:rFonts w:ascii="Comic Sans MS" w:hAnsi="Comic Sans MS"/>
          <w:sz w:val="40"/>
          <w:szCs w:val="40"/>
        </w:rPr>
        <w:tab/>
      </w:r>
      <w:r w:rsidRPr="0017642A">
        <w:rPr>
          <w:rFonts w:ascii="Comic Sans MS" w:hAnsi="Comic Sans MS"/>
          <w:sz w:val="40"/>
          <w:szCs w:val="40"/>
        </w:rPr>
        <w:tab/>
        <w:t>E</w:t>
      </w:r>
    </w:p>
    <w:p w:rsidR="00EA75F2" w:rsidRPr="0017642A" w:rsidRDefault="00EA75F2" w:rsidP="00CA23E5">
      <w:pPr>
        <w:shd w:val="clear" w:color="auto" w:fill="D9D9D9"/>
        <w:rPr>
          <w:rFonts w:ascii="Comic Sans MS" w:hAnsi="Comic Sans MS"/>
          <w:sz w:val="28"/>
          <w:szCs w:val="28"/>
        </w:rPr>
      </w:pPr>
    </w:p>
    <w:p w:rsidR="00EA75F2" w:rsidRPr="0017642A" w:rsidRDefault="00EA75F2" w:rsidP="00CA23E5">
      <w:pPr>
        <w:shd w:val="clear" w:color="auto" w:fill="D9D9D9"/>
        <w:rPr>
          <w:rFonts w:ascii="Comic Sans MS" w:hAnsi="Comic Sans MS"/>
          <w:sz w:val="28"/>
          <w:szCs w:val="28"/>
        </w:rPr>
      </w:pPr>
      <w:r w:rsidRPr="0017642A">
        <w:rPr>
          <w:rFonts w:ascii="Comic Sans MS" w:hAnsi="Comic Sans MS"/>
          <w:sz w:val="28"/>
          <w:szCs w:val="28"/>
        </w:rPr>
        <w:t>Marker’s Signature _________________</w:t>
      </w:r>
      <w:r w:rsidRPr="0017642A">
        <w:rPr>
          <w:rFonts w:ascii="Comic Sans MS" w:hAnsi="Comic Sans MS"/>
          <w:sz w:val="28"/>
          <w:szCs w:val="28"/>
        </w:rPr>
        <w:tab/>
        <w:t>Learner’s Signature __________</w:t>
      </w:r>
    </w:p>
    <w:p w:rsidR="00EA75F2" w:rsidRPr="0017642A" w:rsidRDefault="00EA75F2" w:rsidP="00CA23E5">
      <w:pPr>
        <w:shd w:val="clear" w:color="auto" w:fill="D9D9D9"/>
        <w:rPr>
          <w:rFonts w:ascii="Comic Sans MS" w:hAnsi="Comic Sans MS"/>
          <w:sz w:val="28"/>
          <w:szCs w:val="28"/>
        </w:rPr>
      </w:pPr>
      <w:r w:rsidRPr="0017642A">
        <w:rPr>
          <w:rFonts w:ascii="Comic Sans MS" w:hAnsi="Comic Sans MS"/>
          <w:sz w:val="28"/>
          <w:szCs w:val="28"/>
        </w:rPr>
        <w:t>Check Marker’s Signature ____________</w:t>
      </w:r>
    </w:p>
    <w:p w:rsidR="00FC0241" w:rsidRDefault="0086029A"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170815</wp:posOffset>
            </wp:positionV>
            <wp:extent cx="631190" cy="967740"/>
            <wp:effectExtent l="19050" t="0" r="0" b="0"/>
            <wp:wrapNone/>
            <wp:docPr id="11" name="Picture 11" descr="nga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gat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5422900</wp:posOffset>
            </wp:positionH>
            <wp:positionV relativeFrom="paragraph">
              <wp:posOffset>170815</wp:posOffset>
            </wp:positionV>
            <wp:extent cx="711200" cy="1000125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170815</wp:posOffset>
            </wp:positionV>
            <wp:extent cx="673100" cy="1000125"/>
            <wp:effectExtent l="19050" t="0" r="0" b="0"/>
            <wp:wrapNone/>
            <wp:docPr id="9" name="Picture 9" descr="whalerider_poster_us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halerider_poster_us_lar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C0241" w:rsidSect="00B66757">
      <w:pgSz w:w="11907" w:h="16840" w:code="9"/>
      <w:pgMar w:top="737" w:right="737" w:bottom="737" w:left="737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YoungStar">
    <w:charset w:val="00"/>
    <w:family w:val="auto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41D4"/>
    <w:multiLevelType w:val="hybridMultilevel"/>
    <w:tmpl w:val="7312D3CC"/>
    <w:lvl w:ilvl="0" w:tplc="C0DE7CA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592E72"/>
    <w:multiLevelType w:val="hybridMultilevel"/>
    <w:tmpl w:val="E8DCBE4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A42418"/>
    <w:multiLevelType w:val="hybridMultilevel"/>
    <w:tmpl w:val="F7983118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FF2545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E744A7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F651F34"/>
    <w:multiLevelType w:val="singleLevel"/>
    <w:tmpl w:val="E0886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516A2D"/>
    <w:rsid w:val="0016328F"/>
    <w:rsid w:val="00221AE5"/>
    <w:rsid w:val="0023094F"/>
    <w:rsid w:val="002C738D"/>
    <w:rsid w:val="0031169D"/>
    <w:rsid w:val="00322F8E"/>
    <w:rsid w:val="003F0965"/>
    <w:rsid w:val="004D01C2"/>
    <w:rsid w:val="00516A2D"/>
    <w:rsid w:val="005536E2"/>
    <w:rsid w:val="00555DCF"/>
    <w:rsid w:val="00565FD7"/>
    <w:rsid w:val="0065484A"/>
    <w:rsid w:val="00670157"/>
    <w:rsid w:val="006D213B"/>
    <w:rsid w:val="006D2D88"/>
    <w:rsid w:val="006E7F29"/>
    <w:rsid w:val="0076577E"/>
    <w:rsid w:val="007971F4"/>
    <w:rsid w:val="00851E2C"/>
    <w:rsid w:val="0086029A"/>
    <w:rsid w:val="0087118F"/>
    <w:rsid w:val="008D2B71"/>
    <w:rsid w:val="008E310A"/>
    <w:rsid w:val="00912FF0"/>
    <w:rsid w:val="0093057A"/>
    <w:rsid w:val="00A84998"/>
    <w:rsid w:val="00B034EB"/>
    <w:rsid w:val="00B43A5E"/>
    <w:rsid w:val="00B66757"/>
    <w:rsid w:val="00C10FB3"/>
    <w:rsid w:val="00C85087"/>
    <w:rsid w:val="00CA182B"/>
    <w:rsid w:val="00CA23E5"/>
    <w:rsid w:val="00CB2A9A"/>
    <w:rsid w:val="00CF26FA"/>
    <w:rsid w:val="00D7097B"/>
    <w:rsid w:val="00E27594"/>
    <w:rsid w:val="00E446C0"/>
    <w:rsid w:val="00EA75F2"/>
    <w:rsid w:val="00EA7A6E"/>
    <w:rsid w:val="00EC317C"/>
    <w:rsid w:val="00EC5E17"/>
    <w:rsid w:val="00F22D6F"/>
    <w:rsid w:val="00F94BC9"/>
    <w:rsid w:val="00FC0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6A2D"/>
    <w:pPr>
      <w:spacing w:before="120"/>
    </w:pPr>
    <w:rPr>
      <w:rFonts w:ascii="Arial" w:hAnsi="Arial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16A2D"/>
    <w:pPr>
      <w:jc w:val="center"/>
    </w:pPr>
    <w:rPr>
      <w:b/>
      <w:sz w:val="28"/>
      <w:lang w:val="en-GB"/>
    </w:rPr>
  </w:style>
  <w:style w:type="table" w:styleId="TableGrid">
    <w:name w:val="Table Grid"/>
    <w:basedOn w:val="TableNormal"/>
    <w:rsid w:val="00EA7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hievementStandardHeader">
    <w:name w:val="Achievement Standard Header"/>
    <w:basedOn w:val="Normal"/>
    <w:rsid w:val="00C10FB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Achievement Standard</vt:lpstr>
    </vt:vector>
  </TitlesOfParts>
  <Company>RM plc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Achievement Standard</dc:title>
  <dc:subject/>
  <dc:creator>e.davie</dc:creator>
  <cp:keywords/>
  <dc:description/>
  <cp:lastModifiedBy>k.white</cp:lastModifiedBy>
  <cp:revision>2</cp:revision>
  <cp:lastPrinted>2006-05-23T23:37:00Z</cp:lastPrinted>
  <dcterms:created xsi:type="dcterms:W3CDTF">2010-11-16T01:23:00Z</dcterms:created>
  <dcterms:modified xsi:type="dcterms:W3CDTF">2010-11-16T01:23:00Z</dcterms:modified>
</cp:coreProperties>
</file>